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111CC822" w:rsidR="007E7D56" w:rsidRDefault="007E7D56" w:rsidP="007E7D56">
      <w:pPr>
        <w:pStyle w:val="Zhlav"/>
        <w:jc w:val="right"/>
      </w:pPr>
      <w:r>
        <w:t>Příloha č. 2_</w:t>
      </w:r>
      <w:r w:rsidR="002D373E">
        <w:t>3</w:t>
      </w:r>
      <w:r>
        <w:t>_ zadávací dokumentace_Technické podmínky</w:t>
      </w:r>
    </w:p>
    <w:p w14:paraId="15740F8D" w14:textId="4195D4F4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2D373E">
        <w:rPr>
          <w:rFonts w:cs="Arial"/>
          <w:b/>
          <w:szCs w:val="20"/>
        </w:rPr>
        <w:t>3</w:t>
      </w:r>
      <w:r w:rsidRPr="005004A3">
        <w:rPr>
          <w:rFonts w:cs="Arial"/>
          <w:b/>
          <w:szCs w:val="20"/>
        </w:rPr>
        <w:t xml:space="preserve"> tvoří nedílnou součást nabídky účastníka zadávacího řízení.</w:t>
      </w:r>
    </w:p>
    <w:p w14:paraId="3441CE05" w14:textId="6841F39A" w:rsidR="003465E0" w:rsidRPr="005508C9" w:rsidRDefault="003465E0" w:rsidP="00C22B20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2D373E" w:rsidRPr="00F23E49">
        <w:rPr>
          <w:rFonts w:cs="Arial"/>
          <w:b/>
        </w:rPr>
        <w:t>POCT – CRP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18DC8308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2D373E">
        <w:rPr>
          <w:rFonts w:cs="Arial"/>
          <w:szCs w:val="20"/>
        </w:rPr>
        <w:t>3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0755B95B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415AC3">
        <w:rPr>
          <w:szCs w:val="20"/>
        </w:rPr>
        <w:t>10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2D373E">
        <w:rPr>
          <w:rFonts w:cs="Arial"/>
          <w:szCs w:val="20"/>
        </w:rPr>
        <w:t>v</w:t>
      </w:r>
      <w:r w:rsidR="002D373E" w:rsidRPr="001A3578">
        <w:rPr>
          <w:rFonts w:cs="Arial"/>
          <w:szCs w:val="20"/>
        </w:rPr>
        <w:t>yšetření vzorků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8"/>
        <w:gridCol w:w="1785"/>
        <w:gridCol w:w="3159"/>
      </w:tblGrid>
      <w:tr w:rsidR="00C22B20" w:rsidRPr="005E25BE" w14:paraId="14323C25" w14:textId="77777777" w:rsidTr="002D373E">
        <w:tc>
          <w:tcPr>
            <w:tcW w:w="5000" w:type="pct"/>
            <w:gridSpan w:val="3"/>
            <w:shd w:val="clear" w:color="auto" w:fill="F7CAAC" w:themeFill="accent2" w:themeFillTint="66"/>
            <w:vAlign w:val="center"/>
          </w:tcPr>
          <w:p w14:paraId="04F05D26" w14:textId="3706EC6B" w:rsidR="00C22B20" w:rsidRDefault="002D373E" w:rsidP="002D373E">
            <w:pPr>
              <w:spacing w:before="120" w:after="120"/>
              <w:jc w:val="center"/>
              <w:rPr>
                <w:b/>
              </w:rPr>
            </w:pPr>
            <w:r>
              <w:rPr>
                <w:rFonts w:cs="Arial"/>
                <w:b/>
                <w:sz w:val="24"/>
              </w:rPr>
              <w:t>2</w:t>
            </w:r>
            <w:r w:rsidR="00C22B20">
              <w:rPr>
                <w:rFonts w:cs="Arial"/>
                <w:b/>
                <w:sz w:val="24"/>
              </w:rPr>
              <w:t xml:space="preserve"> ks </w:t>
            </w:r>
            <w:r w:rsidRPr="00F23E49">
              <w:rPr>
                <w:rFonts w:cs="Arial"/>
                <w:b/>
              </w:rPr>
              <w:t>POCT – CRP</w:t>
            </w:r>
          </w:p>
        </w:tc>
      </w:tr>
      <w:tr w:rsidR="002D373E" w:rsidRPr="002D373E" w14:paraId="2E1BB5A5" w14:textId="77777777" w:rsidTr="002D373E">
        <w:tc>
          <w:tcPr>
            <w:tcW w:w="2272" w:type="pct"/>
            <w:shd w:val="clear" w:color="auto" w:fill="EEECE1"/>
          </w:tcPr>
          <w:p w14:paraId="225F7998" w14:textId="77777777" w:rsidR="002D373E" w:rsidRPr="002D373E" w:rsidRDefault="002D373E" w:rsidP="002D373E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2D373E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Zadavatelem požadované parametry pro POCT – CRP (2ks)</w:t>
            </w:r>
          </w:p>
        </w:tc>
        <w:tc>
          <w:tcPr>
            <w:tcW w:w="985" w:type="pct"/>
            <w:shd w:val="clear" w:color="auto" w:fill="EEECE1"/>
          </w:tcPr>
          <w:p w14:paraId="43C88474" w14:textId="77777777" w:rsidR="002D373E" w:rsidRPr="002D373E" w:rsidRDefault="002D373E" w:rsidP="002D373E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2D373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Splnění požadavku ANO/NE</w:t>
            </w:r>
          </w:p>
        </w:tc>
        <w:tc>
          <w:tcPr>
            <w:tcW w:w="1743" w:type="pct"/>
            <w:shd w:val="clear" w:color="auto" w:fill="EEECE1"/>
          </w:tcPr>
          <w:p w14:paraId="7E8E2483" w14:textId="1D1D4AE7" w:rsidR="002D373E" w:rsidRPr="002D373E" w:rsidRDefault="002D373E" w:rsidP="002D373E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2D373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Popis specifikace nabízeného plnění, ze kterého bude vyplývat splnění požadavků stanovených zadavatelem, možno uvést odkaz na stránku v</w:t>
            </w: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 </w:t>
            </w:r>
            <w:r w:rsidRPr="002D373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nabídce</w:t>
            </w:r>
          </w:p>
        </w:tc>
      </w:tr>
      <w:tr w:rsidR="002D373E" w:rsidRPr="002D373E" w14:paraId="3BB8345A" w14:textId="77777777" w:rsidTr="002D373E">
        <w:tc>
          <w:tcPr>
            <w:tcW w:w="5000" w:type="pct"/>
            <w:gridSpan w:val="3"/>
            <w:shd w:val="clear" w:color="auto" w:fill="E2EFD9" w:themeFill="accent6" w:themeFillTint="33"/>
          </w:tcPr>
          <w:p w14:paraId="78143EC0" w14:textId="77777777" w:rsidR="002D373E" w:rsidRPr="002D373E" w:rsidRDefault="002D373E" w:rsidP="002D373E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D373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Základní parametry</w:t>
            </w:r>
          </w:p>
        </w:tc>
      </w:tr>
      <w:tr w:rsidR="002D373E" w:rsidRPr="002D373E" w14:paraId="38F07BAB" w14:textId="77777777" w:rsidTr="002D373E">
        <w:tc>
          <w:tcPr>
            <w:tcW w:w="2272" w:type="pct"/>
            <w:shd w:val="clear" w:color="auto" w:fill="auto"/>
            <w:vAlign w:val="center"/>
          </w:tcPr>
          <w:p w14:paraId="24BD2A0D" w14:textId="77777777" w:rsidR="002D373E" w:rsidRPr="002D373E" w:rsidRDefault="002D373E" w:rsidP="002D37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373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Přístroj k provádění jednoduchého testu určený </w:t>
            </w:r>
            <w:r w:rsidRPr="002D373E">
              <w:rPr>
                <w:rFonts w:asciiTheme="minorHAnsi" w:hAnsiTheme="minorHAnsi" w:cstheme="minorHAnsi"/>
                <w:sz w:val="22"/>
                <w:szCs w:val="22"/>
              </w:rPr>
              <w:t>k přesnému stanovení koncentrace C-reaktivního proteinu (CRP)</w:t>
            </w:r>
          </w:p>
        </w:tc>
        <w:tc>
          <w:tcPr>
            <w:tcW w:w="985" w:type="pct"/>
            <w:vAlign w:val="center"/>
          </w:tcPr>
          <w:p w14:paraId="080307E6" w14:textId="77777777" w:rsidR="002D373E" w:rsidRPr="002D373E" w:rsidRDefault="002D373E" w:rsidP="002D373E">
            <w:pPr>
              <w:jc w:val="center"/>
              <w:rPr>
                <w:rFonts w:asciiTheme="minorHAnsi" w:hAnsiTheme="minorHAnsi" w:cstheme="majorHAnsi"/>
                <w:sz w:val="22"/>
                <w:szCs w:val="22"/>
              </w:rPr>
            </w:pPr>
            <w:r w:rsidRPr="002D373E">
              <w:rPr>
                <w:rFonts w:asciiTheme="minorHAnsi" w:eastAsiaTheme="minorHAnsi" w:hAnsiTheme="minorHAnsi" w:cstheme="minorBidi"/>
                <w:color w:val="FF0000"/>
                <w:sz w:val="22"/>
                <w:szCs w:val="20"/>
                <w:lang w:eastAsia="en-US"/>
              </w:rPr>
              <w:t>(doplní dodavatel)</w:t>
            </w:r>
          </w:p>
        </w:tc>
        <w:tc>
          <w:tcPr>
            <w:tcW w:w="1743" w:type="pct"/>
            <w:vAlign w:val="center"/>
          </w:tcPr>
          <w:p w14:paraId="7752A77E" w14:textId="77777777" w:rsidR="002D373E" w:rsidRPr="002D373E" w:rsidRDefault="002D373E" w:rsidP="002D373E">
            <w:pPr>
              <w:jc w:val="center"/>
              <w:rPr>
                <w:rFonts w:asciiTheme="minorHAnsi" w:hAnsiTheme="minorHAnsi" w:cstheme="majorHAnsi"/>
                <w:sz w:val="22"/>
                <w:szCs w:val="22"/>
              </w:rPr>
            </w:pPr>
            <w:r w:rsidRPr="002D373E">
              <w:rPr>
                <w:rFonts w:asciiTheme="minorHAnsi" w:eastAsiaTheme="minorHAnsi" w:hAnsiTheme="minorHAnsi" w:cstheme="minorBidi"/>
                <w:color w:val="FF0000"/>
                <w:sz w:val="22"/>
                <w:szCs w:val="20"/>
                <w:lang w:eastAsia="en-US"/>
              </w:rPr>
              <w:t>(doplní dodavatel)</w:t>
            </w:r>
          </w:p>
        </w:tc>
      </w:tr>
      <w:tr w:rsidR="002D373E" w:rsidRPr="002D373E" w14:paraId="7693664D" w14:textId="77777777" w:rsidTr="002D373E">
        <w:tc>
          <w:tcPr>
            <w:tcW w:w="2272" w:type="pct"/>
            <w:shd w:val="clear" w:color="auto" w:fill="auto"/>
            <w:vAlign w:val="center"/>
          </w:tcPr>
          <w:p w14:paraId="7CC5225D" w14:textId="38470348" w:rsidR="002D373E" w:rsidRPr="002D373E" w:rsidRDefault="002D373E" w:rsidP="002D37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373E">
              <w:rPr>
                <w:rFonts w:asciiTheme="minorHAnsi" w:hAnsiTheme="minorHAnsi" w:cstheme="minorHAnsi"/>
                <w:sz w:val="22"/>
                <w:szCs w:val="22"/>
              </w:rPr>
              <w:t>Systém je určen k okamžitému použití a</w:t>
            </w:r>
            <w:r w:rsidR="008D602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D373E">
              <w:rPr>
                <w:rFonts w:asciiTheme="minorHAnsi" w:hAnsiTheme="minorHAnsi" w:cstheme="minorHAnsi"/>
                <w:sz w:val="22"/>
                <w:szCs w:val="22"/>
              </w:rPr>
              <w:t xml:space="preserve">skládá se z přístroje a soupravy reagencií. Poskytuje rychlé a přesné </w:t>
            </w:r>
            <w:r w:rsidR="008D6027" w:rsidRPr="002D373E">
              <w:rPr>
                <w:rFonts w:asciiTheme="minorHAnsi" w:hAnsiTheme="minorHAnsi" w:cstheme="minorHAnsi"/>
                <w:sz w:val="22"/>
                <w:szCs w:val="22"/>
              </w:rPr>
              <w:t>výsledky – výsledky</w:t>
            </w:r>
            <w:r w:rsidRPr="002D373E">
              <w:rPr>
                <w:rFonts w:asciiTheme="minorHAnsi" w:hAnsiTheme="minorHAnsi" w:cstheme="minorHAnsi"/>
                <w:sz w:val="22"/>
                <w:szCs w:val="22"/>
              </w:rPr>
              <w:t xml:space="preserve"> k dispozici do 2 minut</w:t>
            </w:r>
            <w:r w:rsidR="008D60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85" w:type="pct"/>
            <w:vAlign w:val="center"/>
          </w:tcPr>
          <w:p w14:paraId="31C4426C" w14:textId="77777777" w:rsidR="002D373E" w:rsidRPr="002D373E" w:rsidRDefault="002D373E" w:rsidP="002D373E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D373E">
              <w:rPr>
                <w:rFonts w:asciiTheme="minorHAnsi" w:eastAsiaTheme="minorHAnsi" w:hAnsiTheme="minorHAnsi" w:cstheme="minorBidi"/>
                <w:color w:val="FF0000"/>
                <w:sz w:val="22"/>
                <w:szCs w:val="20"/>
                <w:lang w:eastAsia="en-US"/>
              </w:rPr>
              <w:t>(doplní dodavatel)</w:t>
            </w:r>
          </w:p>
        </w:tc>
        <w:tc>
          <w:tcPr>
            <w:tcW w:w="1743" w:type="pct"/>
            <w:vAlign w:val="center"/>
          </w:tcPr>
          <w:p w14:paraId="5134EDCB" w14:textId="77777777" w:rsidR="002D373E" w:rsidRPr="002D373E" w:rsidRDefault="002D373E" w:rsidP="002D373E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D373E">
              <w:rPr>
                <w:rFonts w:asciiTheme="minorHAnsi" w:eastAsiaTheme="minorHAnsi" w:hAnsiTheme="minorHAnsi" w:cstheme="minorBidi"/>
                <w:color w:val="FF0000"/>
                <w:sz w:val="22"/>
                <w:szCs w:val="20"/>
                <w:lang w:eastAsia="en-US"/>
              </w:rPr>
              <w:t>(doplní dodavatel)</w:t>
            </w:r>
          </w:p>
        </w:tc>
      </w:tr>
      <w:tr w:rsidR="002D373E" w:rsidRPr="002D373E" w14:paraId="006FF20F" w14:textId="77777777" w:rsidTr="002D373E">
        <w:tc>
          <w:tcPr>
            <w:tcW w:w="2272" w:type="pct"/>
            <w:shd w:val="clear" w:color="auto" w:fill="auto"/>
            <w:vAlign w:val="center"/>
          </w:tcPr>
          <w:p w14:paraId="0FC884D9" w14:textId="63030B30" w:rsidR="002D373E" w:rsidRPr="002D373E" w:rsidRDefault="002D373E" w:rsidP="002D37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373E">
              <w:rPr>
                <w:rFonts w:asciiTheme="minorHAnsi" w:hAnsiTheme="minorHAnsi" w:cstheme="minorHAnsi"/>
                <w:sz w:val="22"/>
                <w:szCs w:val="22"/>
              </w:rPr>
              <w:t>Test se provádí ze vzorku kapilární krve, případně lze použít i venózní krev, plazmu nebo séru</w:t>
            </w:r>
            <w:r w:rsidR="008D6027">
              <w:rPr>
                <w:rFonts w:asciiTheme="minorHAnsi" w:hAnsiTheme="minorHAnsi" w:cstheme="minorHAnsi"/>
                <w:sz w:val="22"/>
                <w:szCs w:val="22"/>
              </w:rPr>
              <w:t>m.</w:t>
            </w:r>
          </w:p>
        </w:tc>
        <w:tc>
          <w:tcPr>
            <w:tcW w:w="985" w:type="pct"/>
            <w:vAlign w:val="center"/>
          </w:tcPr>
          <w:p w14:paraId="1A9D2977" w14:textId="77777777" w:rsidR="002D373E" w:rsidRPr="002D373E" w:rsidRDefault="002D373E" w:rsidP="002D373E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D373E">
              <w:rPr>
                <w:rFonts w:asciiTheme="minorHAnsi" w:eastAsiaTheme="minorHAnsi" w:hAnsiTheme="minorHAnsi" w:cstheme="minorBidi"/>
                <w:color w:val="FF0000"/>
                <w:sz w:val="22"/>
                <w:szCs w:val="20"/>
                <w:lang w:eastAsia="en-US"/>
              </w:rPr>
              <w:t>(doplní dodavatel)</w:t>
            </w:r>
          </w:p>
        </w:tc>
        <w:tc>
          <w:tcPr>
            <w:tcW w:w="1743" w:type="pct"/>
            <w:vAlign w:val="center"/>
          </w:tcPr>
          <w:p w14:paraId="1A4C694A" w14:textId="77777777" w:rsidR="002D373E" w:rsidRPr="002D373E" w:rsidRDefault="002D373E" w:rsidP="002D373E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D373E">
              <w:rPr>
                <w:rFonts w:asciiTheme="minorHAnsi" w:eastAsiaTheme="minorHAnsi" w:hAnsiTheme="minorHAnsi" w:cstheme="minorBidi"/>
                <w:color w:val="FF0000"/>
                <w:sz w:val="22"/>
                <w:szCs w:val="20"/>
                <w:lang w:eastAsia="en-US"/>
              </w:rPr>
              <w:t>(doplní dodavatel)</w:t>
            </w:r>
          </w:p>
        </w:tc>
      </w:tr>
      <w:tr w:rsidR="002D373E" w:rsidRPr="002D373E" w14:paraId="34F94C2D" w14:textId="77777777" w:rsidTr="002D373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5E970" w14:textId="1F967397" w:rsidR="002D373E" w:rsidRPr="002D373E" w:rsidRDefault="002D373E" w:rsidP="002D373E">
            <w:pPr>
              <w:rPr>
                <w:rFonts w:asciiTheme="minorHAnsi" w:eastAsiaTheme="minorHAnsi" w:hAnsiTheme="minorHAnsi" w:cstheme="minorBidi"/>
                <w:b/>
                <w:bCs/>
                <w:color w:val="FF0000"/>
                <w:sz w:val="22"/>
                <w:szCs w:val="20"/>
                <w:lang w:eastAsia="en-US"/>
              </w:rPr>
            </w:pPr>
            <w:del w:id="0" w:author="Autor">
              <w:r w:rsidRPr="002D373E" w:rsidDel="00AD076E">
                <w:rPr>
                  <w:rFonts w:asciiTheme="minorHAnsi" w:eastAsiaTheme="minorHAnsi" w:hAnsiTheme="minorHAnsi"/>
                  <w:b/>
                  <w:bCs/>
                  <w:sz w:val="22"/>
                  <w:szCs w:val="22"/>
                </w:rPr>
                <w:delText>Ostatní požadavky na plnění</w:delText>
              </w:r>
            </w:del>
          </w:p>
        </w:tc>
      </w:tr>
      <w:tr w:rsidR="002D373E" w:rsidRPr="002D373E" w14:paraId="1BBB8954" w14:textId="77777777" w:rsidTr="008D6027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1B29" w14:textId="058161C2" w:rsidR="002D373E" w:rsidRPr="002D373E" w:rsidDel="00AD076E" w:rsidRDefault="002D373E" w:rsidP="002D373E">
            <w:pPr>
              <w:rPr>
                <w:del w:id="1" w:author="Autor"/>
                <w:rFonts w:asciiTheme="minorHAnsi" w:eastAsiaTheme="minorHAnsi" w:hAnsiTheme="minorHAnsi"/>
                <w:sz w:val="22"/>
                <w:szCs w:val="22"/>
              </w:rPr>
            </w:pPr>
            <w:del w:id="2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V ceně dodávky je zahrnuto:</w:delText>
              </w:r>
            </w:del>
          </w:p>
          <w:p w14:paraId="2EDAD24E" w14:textId="2080403B" w:rsidR="002D373E" w:rsidRPr="002D373E" w:rsidDel="00AD076E" w:rsidRDefault="002D373E" w:rsidP="002D373E">
            <w:pPr>
              <w:rPr>
                <w:del w:id="3" w:author="Autor"/>
                <w:rFonts w:asciiTheme="minorHAnsi" w:eastAsiaTheme="minorHAnsi" w:hAnsiTheme="minorHAnsi"/>
                <w:sz w:val="22"/>
                <w:szCs w:val="22"/>
              </w:rPr>
            </w:pPr>
            <w:del w:id="4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- doprava na místo plnění, instalace, uv</w:delText>
              </w:r>
              <w:r w:rsidR="008D6027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e</w:delText>
              </w:r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dení do provozu,</w:delText>
              </w:r>
            </w:del>
          </w:p>
          <w:p w14:paraId="1BC2CF15" w14:textId="19B8CF93" w:rsidR="002D373E" w:rsidRPr="002D373E" w:rsidDel="00AD076E" w:rsidRDefault="002D373E" w:rsidP="002D373E">
            <w:pPr>
              <w:rPr>
                <w:del w:id="5" w:author="Autor"/>
                <w:rFonts w:asciiTheme="minorHAnsi" w:eastAsiaTheme="minorHAnsi" w:hAnsiTheme="minorHAnsi"/>
                <w:sz w:val="22"/>
                <w:szCs w:val="22"/>
              </w:rPr>
            </w:pPr>
            <w:del w:id="6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lastRenderedPageBreak/>
                <w:delText>- předvedení přístroje, provedení funkční zkoušky dodaného zařízení,</w:delText>
              </w:r>
            </w:del>
          </w:p>
          <w:p w14:paraId="1B8F1CD1" w14:textId="365ABA9C" w:rsidR="002D373E" w:rsidRPr="002D373E" w:rsidDel="00AD076E" w:rsidRDefault="002D373E" w:rsidP="002D373E">
            <w:pPr>
              <w:rPr>
                <w:del w:id="7" w:author="Autor"/>
                <w:rFonts w:asciiTheme="minorHAnsi" w:eastAsiaTheme="minorHAnsi" w:hAnsiTheme="minorHAnsi"/>
                <w:sz w:val="22"/>
                <w:szCs w:val="22"/>
              </w:rPr>
            </w:pPr>
            <w:del w:id="8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- zaškolení obsluhy v rámci návodu k</w:delText>
              </w:r>
              <w:r w:rsidR="008D6027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 </w:delText>
              </w:r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použití v souladu se zákony                                  č. 268/2014 Sb. (IVD), či č. 22/1997 Sb. (ostatní přístroje),</w:delText>
              </w:r>
            </w:del>
          </w:p>
          <w:p w14:paraId="5C513CA4" w14:textId="43CA4DE9" w:rsidR="002D373E" w:rsidRPr="002D373E" w:rsidDel="00AD076E" w:rsidRDefault="002D373E" w:rsidP="002D373E">
            <w:pPr>
              <w:rPr>
                <w:del w:id="9" w:author="Autor"/>
                <w:rFonts w:asciiTheme="minorHAnsi" w:eastAsiaTheme="minorHAnsi" w:hAnsiTheme="minorHAnsi"/>
                <w:sz w:val="22"/>
                <w:szCs w:val="22"/>
              </w:rPr>
            </w:pPr>
            <w:del w:id="10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- kompletní přístrojové vybavení s potřebným příslušenstvím/spotřebním materiálem pro okamžitý provoz přístroje,</w:delText>
              </w:r>
            </w:del>
          </w:p>
          <w:p w14:paraId="33903AB1" w14:textId="72019831" w:rsidR="002D373E" w:rsidRPr="002D373E" w:rsidDel="00AD076E" w:rsidRDefault="002D373E" w:rsidP="002D373E">
            <w:pPr>
              <w:rPr>
                <w:del w:id="11" w:author="Autor"/>
                <w:rFonts w:asciiTheme="minorHAnsi" w:eastAsiaTheme="minorHAnsi" w:hAnsiTheme="minorHAnsi"/>
                <w:sz w:val="22"/>
                <w:szCs w:val="22"/>
              </w:rPr>
            </w:pPr>
            <w:del w:id="12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- provedení vstupní validace,</w:delText>
              </w:r>
            </w:del>
          </w:p>
          <w:p w14:paraId="3F286D58" w14:textId="42388D75" w:rsidR="002D373E" w:rsidRPr="002D373E" w:rsidRDefault="002D373E" w:rsidP="002D373E">
            <w:pPr>
              <w:rPr>
                <w:rFonts w:asciiTheme="minorHAnsi" w:eastAsiaTheme="minorHAnsi" w:hAnsiTheme="minorHAnsi"/>
                <w:sz w:val="22"/>
                <w:szCs w:val="22"/>
              </w:rPr>
            </w:pPr>
            <w:del w:id="13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 xml:space="preserve">- instalační / validační protokol. </w:delText>
              </w:r>
            </w:del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A908" w14:textId="639F0FD7" w:rsidR="002D373E" w:rsidRPr="002D373E" w:rsidRDefault="002D373E" w:rsidP="008D6027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14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lastRenderedPageBreak/>
                <w:delText>(doplní dodavatel)</w:delText>
              </w:r>
            </w:del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4624" w14:textId="69DD2345" w:rsidR="002D373E" w:rsidRPr="002D373E" w:rsidRDefault="002D373E" w:rsidP="008D6027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15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</w:tr>
      <w:tr w:rsidR="002D373E" w:rsidRPr="002D373E" w14:paraId="0FF1E59B" w14:textId="77777777" w:rsidTr="008D6027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227A" w14:textId="2D01FC2C" w:rsidR="002D373E" w:rsidRPr="002D373E" w:rsidDel="00AD076E" w:rsidRDefault="002D373E" w:rsidP="002D373E">
            <w:pPr>
              <w:rPr>
                <w:del w:id="16" w:author="Autor"/>
                <w:rFonts w:asciiTheme="minorHAnsi" w:eastAsiaTheme="minorHAnsi" w:hAnsiTheme="minorHAnsi"/>
                <w:sz w:val="22"/>
                <w:szCs w:val="22"/>
              </w:rPr>
            </w:pPr>
            <w:del w:id="17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Požadovaná dokumentace, předložená již s nabídkou:</w:delText>
              </w:r>
            </w:del>
          </w:p>
          <w:p w14:paraId="28875653" w14:textId="2483A600" w:rsidR="002D373E" w:rsidRPr="002D373E" w:rsidDel="00AD076E" w:rsidRDefault="002D373E" w:rsidP="002D373E">
            <w:pPr>
              <w:rPr>
                <w:del w:id="18" w:author="Autor"/>
                <w:rFonts w:asciiTheme="minorHAnsi" w:eastAsiaTheme="minorHAnsi" w:hAnsiTheme="minorHAnsi"/>
                <w:sz w:val="22"/>
                <w:szCs w:val="22"/>
              </w:rPr>
            </w:pPr>
            <w:del w:id="19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 xml:space="preserve">- prohlášení o shodě, </w:delText>
              </w:r>
            </w:del>
          </w:p>
          <w:p w14:paraId="6B0763E0" w14:textId="0B3054DB" w:rsidR="002D373E" w:rsidRPr="002D373E" w:rsidDel="00AD076E" w:rsidRDefault="002D373E" w:rsidP="002D373E">
            <w:pPr>
              <w:rPr>
                <w:del w:id="20" w:author="Autor"/>
                <w:rFonts w:asciiTheme="minorHAnsi" w:eastAsiaTheme="minorHAnsi" w:hAnsiTheme="minorHAnsi"/>
                <w:sz w:val="22"/>
                <w:szCs w:val="22"/>
              </w:rPr>
            </w:pPr>
            <w:del w:id="21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- návod k obsluze v elektronické i listinné podobě v českém jazyce (ČJ),</w:delText>
              </w:r>
            </w:del>
          </w:p>
          <w:p w14:paraId="158F6B49" w14:textId="13CFB2B8" w:rsidR="002D373E" w:rsidRPr="002D373E" w:rsidDel="00AD076E" w:rsidRDefault="002D373E" w:rsidP="002D373E">
            <w:pPr>
              <w:rPr>
                <w:del w:id="22" w:author="Autor"/>
                <w:rFonts w:asciiTheme="minorHAnsi" w:eastAsiaTheme="minorHAnsi" w:hAnsiTheme="minorHAnsi"/>
                <w:sz w:val="22"/>
                <w:szCs w:val="22"/>
              </w:rPr>
            </w:pPr>
            <w:del w:id="23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- autorizace výrobce k distribuci a servisu nabízeného zařízení,</w:delText>
              </w:r>
            </w:del>
          </w:p>
          <w:p w14:paraId="3A137A01" w14:textId="74955D5D" w:rsidR="002D373E" w:rsidRPr="002D373E" w:rsidDel="00AD076E" w:rsidRDefault="002D373E" w:rsidP="002D373E">
            <w:pPr>
              <w:rPr>
                <w:del w:id="24" w:author="Autor"/>
                <w:rFonts w:asciiTheme="minorHAnsi" w:eastAsiaTheme="minorHAnsi" w:hAnsiTheme="minorHAnsi"/>
                <w:sz w:val="22"/>
                <w:szCs w:val="22"/>
              </w:rPr>
            </w:pPr>
            <w:del w:id="25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- požadavky připravenosti instalace včetně parametrů pro nastěhování přístroje a</w:delText>
              </w:r>
              <w:r w:rsidR="008D6027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 </w:delText>
              </w:r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příslušenství a požadavky na dodávky médií (je-li to nezbytné k instalaci a</w:delText>
              </w:r>
              <w:r w:rsidR="008D6027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 </w:delText>
              </w:r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zprovoznění nabízeného zboží),</w:delText>
              </w:r>
            </w:del>
          </w:p>
          <w:p w14:paraId="183C51D5" w14:textId="33D65701" w:rsidR="002D373E" w:rsidRPr="002D373E" w:rsidRDefault="002D373E" w:rsidP="002D373E">
            <w:pPr>
              <w:rPr>
                <w:rFonts w:asciiTheme="minorHAnsi" w:eastAsiaTheme="minorHAnsi" w:hAnsiTheme="minorHAnsi"/>
                <w:sz w:val="22"/>
                <w:szCs w:val="22"/>
              </w:rPr>
            </w:pPr>
            <w:del w:id="26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- doklad osvědčující způsobilost k prodeji, distribuci a servisu zdravotnických prostředků, příp. IVD.</w:delText>
              </w:r>
            </w:del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0735" w14:textId="66F62A3F" w:rsidR="002D373E" w:rsidRPr="002D373E" w:rsidRDefault="002D373E" w:rsidP="008D6027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27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6A40" w14:textId="0E978C83" w:rsidR="002D373E" w:rsidRPr="002D373E" w:rsidRDefault="002D373E" w:rsidP="008D6027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28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</w:tr>
      <w:tr w:rsidR="002D373E" w:rsidRPr="002D373E" w14:paraId="6AF2970E" w14:textId="77777777" w:rsidTr="00826CA0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224E" w14:textId="3E437570" w:rsidR="002D373E" w:rsidRPr="002D373E" w:rsidRDefault="002D373E" w:rsidP="002D373E">
            <w:pPr>
              <w:rPr>
                <w:rFonts w:asciiTheme="minorHAnsi" w:eastAsiaTheme="minorHAnsi" w:hAnsiTheme="minorHAnsi"/>
                <w:sz w:val="22"/>
                <w:szCs w:val="22"/>
              </w:rPr>
            </w:pPr>
            <w:del w:id="29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Záruka min. 24 měsíců.</w:delText>
              </w:r>
            </w:del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F09D" w14:textId="370B0ECC" w:rsidR="002D373E" w:rsidRPr="002D373E" w:rsidRDefault="002D373E" w:rsidP="00826CA0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30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8E8D" w14:textId="40D49954" w:rsidR="002D373E" w:rsidRPr="002D373E" w:rsidRDefault="002D373E" w:rsidP="00826CA0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31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</w:tr>
      <w:tr w:rsidR="002D373E" w:rsidRPr="002D373E" w14:paraId="218D2DEF" w14:textId="77777777" w:rsidTr="00826CA0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DA23" w14:textId="76B5CF2E" w:rsidR="002D373E" w:rsidRPr="002D373E" w:rsidRDefault="002D373E" w:rsidP="002D373E">
            <w:pPr>
              <w:rPr>
                <w:rFonts w:asciiTheme="minorHAnsi" w:eastAsiaTheme="minorHAnsi" w:hAnsiTheme="minorHAnsi"/>
                <w:sz w:val="22"/>
                <w:szCs w:val="22"/>
              </w:rPr>
            </w:pPr>
            <w:del w:id="32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V rámci záruky bezplatné zajištění pravidelných předepsaných kontrol, revizí a</w:delText>
              </w:r>
              <w:r w:rsidR="00826CA0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 </w:delText>
              </w:r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validací minimálně dle doporučení výrobce a v souladu se zákony č. 268/2014 Sb. (IVD), či č. 22/1997 Sb. (ostatní přístroje).</w:delText>
              </w:r>
            </w:del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59D6" w14:textId="5323E7ED" w:rsidR="002D373E" w:rsidRPr="002D373E" w:rsidRDefault="002D373E" w:rsidP="00826CA0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33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60F3" w14:textId="3CFD0E8C" w:rsidR="002D373E" w:rsidRPr="002D373E" w:rsidRDefault="002D373E" w:rsidP="00826CA0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34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</w:tr>
      <w:tr w:rsidR="002D373E" w:rsidRPr="002D373E" w14:paraId="15251288" w14:textId="77777777" w:rsidTr="00826CA0"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F3A1" w14:textId="39A65145" w:rsidR="002D373E" w:rsidRPr="002D373E" w:rsidRDefault="002D373E" w:rsidP="002D373E">
            <w:pPr>
              <w:rPr>
                <w:rFonts w:asciiTheme="minorHAnsi" w:eastAsiaTheme="minorHAnsi" w:hAnsiTheme="minorHAnsi"/>
                <w:sz w:val="22"/>
                <w:szCs w:val="22"/>
              </w:rPr>
            </w:pPr>
            <w:del w:id="35" w:author="Autor"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Zajištění autorizované servisní podpory a</w:delText>
              </w:r>
              <w:r w:rsidR="00826CA0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 </w:delText>
              </w:r>
              <w:r w:rsidRPr="002D373E" w:rsidDel="00AD076E">
                <w:rPr>
                  <w:rFonts w:asciiTheme="minorHAnsi" w:eastAsiaTheme="minorHAnsi" w:hAnsiTheme="minorHAnsi"/>
                  <w:sz w:val="22"/>
                  <w:szCs w:val="22"/>
                </w:rPr>
                <w:delText>náhradních dílů po celou dobu předpokládané životnosti přístroje.</w:delText>
              </w:r>
            </w:del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3E1B" w14:textId="42059E16" w:rsidR="002D373E" w:rsidRPr="002D373E" w:rsidRDefault="002D373E" w:rsidP="00826CA0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36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6AC0" w14:textId="37DA052F" w:rsidR="002D373E" w:rsidRPr="002D373E" w:rsidRDefault="002D373E" w:rsidP="00826CA0">
            <w:pPr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del w:id="37" w:author="Autor">
              <w:r w:rsidRPr="002D373E" w:rsidDel="00AD076E">
                <w:rPr>
                  <w:rFonts w:asciiTheme="minorHAnsi" w:eastAsiaTheme="minorHAnsi" w:hAnsiTheme="minorHAnsi" w:cstheme="minorBidi"/>
                  <w:color w:val="FF0000"/>
                  <w:sz w:val="22"/>
                  <w:szCs w:val="20"/>
                  <w:lang w:eastAsia="en-US"/>
                </w:rPr>
                <w:delText>(doplní dodavatel)</w:delText>
              </w:r>
            </w:del>
          </w:p>
        </w:tc>
      </w:tr>
    </w:tbl>
    <w:p w14:paraId="06B6928A" w14:textId="77777777" w:rsidR="002D373E" w:rsidRDefault="002D373E" w:rsidP="003465E0">
      <w:pPr>
        <w:rPr>
          <w:b/>
          <w:bCs/>
        </w:rPr>
      </w:pPr>
    </w:p>
    <w:p w14:paraId="62E2DAF3" w14:textId="27DDE568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81ADC">
      <w:pPr>
        <w:keepNext/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81ADC">
      <w:pPr>
        <w:keepNext/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lastRenderedPageBreak/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38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38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2AF55" w14:textId="77777777" w:rsidR="00FD55AB" w:rsidRDefault="00FD55AB" w:rsidP="00344E00">
      <w:r>
        <w:separator/>
      </w:r>
    </w:p>
  </w:endnote>
  <w:endnote w:type="continuationSeparator" w:id="0">
    <w:p w14:paraId="30C701F6" w14:textId="77777777" w:rsidR="00FD55AB" w:rsidRDefault="00FD55AB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7BA60" w14:textId="77777777" w:rsidR="00FD55AB" w:rsidRDefault="00FD55AB" w:rsidP="00344E00">
      <w:r>
        <w:separator/>
      </w:r>
    </w:p>
  </w:footnote>
  <w:footnote w:type="continuationSeparator" w:id="0">
    <w:p w14:paraId="5C1B5B98" w14:textId="77777777" w:rsidR="00FD55AB" w:rsidRDefault="00FD55AB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70993"/>
    <w:rsid w:val="00076940"/>
    <w:rsid w:val="000830FC"/>
    <w:rsid w:val="000962DD"/>
    <w:rsid w:val="000D2848"/>
    <w:rsid w:val="000D451F"/>
    <w:rsid w:val="00102D28"/>
    <w:rsid w:val="001068BA"/>
    <w:rsid w:val="0011111A"/>
    <w:rsid w:val="00124470"/>
    <w:rsid w:val="001361B7"/>
    <w:rsid w:val="001A4508"/>
    <w:rsid w:val="001A6CC5"/>
    <w:rsid w:val="001B3041"/>
    <w:rsid w:val="001D485B"/>
    <w:rsid w:val="001F58C4"/>
    <w:rsid w:val="00234B72"/>
    <w:rsid w:val="00271730"/>
    <w:rsid w:val="00277C21"/>
    <w:rsid w:val="00281085"/>
    <w:rsid w:val="002C60DB"/>
    <w:rsid w:val="002D373E"/>
    <w:rsid w:val="003037DC"/>
    <w:rsid w:val="0032576C"/>
    <w:rsid w:val="00333234"/>
    <w:rsid w:val="00344E00"/>
    <w:rsid w:val="003465E0"/>
    <w:rsid w:val="003560BC"/>
    <w:rsid w:val="00381ADC"/>
    <w:rsid w:val="00384F84"/>
    <w:rsid w:val="003A74A4"/>
    <w:rsid w:val="003B7A3A"/>
    <w:rsid w:val="003B7D90"/>
    <w:rsid w:val="00415AC3"/>
    <w:rsid w:val="0047555E"/>
    <w:rsid w:val="00492F71"/>
    <w:rsid w:val="004A0646"/>
    <w:rsid w:val="004A1F36"/>
    <w:rsid w:val="004D2320"/>
    <w:rsid w:val="005004A3"/>
    <w:rsid w:val="00511BC8"/>
    <w:rsid w:val="005508C9"/>
    <w:rsid w:val="005D377A"/>
    <w:rsid w:val="005D612F"/>
    <w:rsid w:val="005F05A0"/>
    <w:rsid w:val="005F16B1"/>
    <w:rsid w:val="005F623E"/>
    <w:rsid w:val="00643A9D"/>
    <w:rsid w:val="00652A65"/>
    <w:rsid w:val="00667825"/>
    <w:rsid w:val="0068016E"/>
    <w:rsid w:val="006C247B"/>
    <w:rsid w:val="006C54C2"/>
    <w:rsid w:val="006E0413"/>
    <w:rsid w:val="00710740"/>
    <w:rsid w:val="00741669"/>
    <w:rsid w:val="007561DB"/>
    <w:rsid w:val="007740D6"/>
    <w:rsid w:val="00780B45"/>
    <w:rsid w:val="00782B9B"/>
    <w:rsid w:val="007E7D56"/>
    <w:rsid w:val="008146F8"/>
    <w:rsid w:val="00815FE5"/>
    <w:rsid w:val="00826CA0"/>
    <w:rsid w:val="00846273"/>
    <w:rsid w:val="008D6027"/>
    <w:rsid w:val="008F227A"/>
    <w:rsid w:val="00902483"/>
    <w:rsid w:val="0090796A"/>
    <w:rsid w:val="00924040"/>
    <w:rsid w:val="00935C18"/>
    <w:rsid w:val="00A1356F"/>
    <w:rsid w:val="00A30D53"/>
    <w:rsid w:val="00A31E1B"/>
    <w:rsid w:val="00A360CC"/>
    <w:rsid w:val="00A70C0C"/>
    <w:rsid w:val="00AD076E"/>
    <w:rsid w:val="00AF394D"/>
    <w:rsid w:val="00B00D9D"/>
    <w:rsid w:val="00B049E1"/>
    <w:rsid w:val="00B12671"/>
    <w:rsid w:val="00BA0C73"/>
    <w:rsid w:val="00BA362A"/>
    <w:rsid w:val="00BD21AF"/>
    <w:rsid w:val="00BD7EFB"/>
    <w:rsid w:val="00BF5AAF"/>
    <w:rsid w:val="00C22B20"/>
    <w:rsid w:val="00C27360"/>
    <w:rsid w:val="00C451B2"/>
    <w:rsid w:val="00C76197"/>
    <w:rsid w:val="00C920C0"/>
    <w:rsid w:val="00C97E95"/>
    <w:rsid w:val="00CC0D12"/>
    <w:rsid w:val="00CE6ACC"/>
    <w:rsid w:val="00D008FB"/>
    <w:rsid w:val="00D52F77"/>
    <w:rsid w:val="00D57921"/>
    <w:rsid w:val="00D82FEA"/>
    <w:rsid w:val="00DC4B98"/>
    <w:rsid w:val="00DC7AD4"/>
    <w:rsid w:val="00DF1AED"/>
    <w:rsid w:val="00DF5867"/>
    <w:rsid w:val="00DF7302"/>
    <w:rsid w:val="00DF7DAB"/>
    <w:rsid w:val="00E609B9"/>
    <w:rsid w:val="00EB0484"/>
    <w:rsid w:val="00EB2EA9"/>
    <w:rsid w:val="00ED3D94"/>
    <w:rsid w:val="00ED63D1"/>
    <w:rsid w:val="00EF7A84"/>
    <w:rsid w:val="00F141BA"/>
    <w:rsid w:val="00F50B21"/>
    <w:rsid w:val="00F51825"/>
    <w:rsid w:val="00F8710B"/>
    <w:rsid w:val="00F92ADA"/>
    <w:rsid w:val="00FD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5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6C5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